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ins w:id="0" w:author="Autor">
        <w:r>
          <w:rPr>
            <w:rFonts w:ascii="Arial" w:hAnsi="Arial" w:cs="Arial"/>
          </w:rPr>
          <w:t xml:space="preserve">           </w:t>
        </w:r>
      </w:ins>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1"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1"/>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3F10C402" w:rsidR="00215202" w:rsidRDefault="00215202" w:rsidP="00215202">
            <w:pPr>
              <w:spacing w:line="360" w:lineRule="auto"/>
              <w:jc w:val="both"/>
              <w:rPr>
                <w:rFonts w:cs="Arial"/>
                <w:bCs/>
                <w:shd w:val="clear" w:color="auto" w:fill="FFFFFF"/>
              </w:rPr>
            </w:pPr>
            <w:r w:rsidRPr="00D0171A">
              <w:t>46</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2"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23527B8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2"/>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77777777" w:rsidR="00C11480" w:rsidRPr="00456A0D"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p>
    <w:p w14:paraId="06BF3015" w14:textId="5459EB1F" w:rsidR="00C11480" w:rsidRPr="00456A0D" w:rsidDel="00D94840" w:rsidRDefault="00C11480" w:rsidP="00C11480">
      <w:pPr>
        <w:spacing w:before="120" w:after="120" w:line="360" w:lineRule="auto"/>
        <w:ind w:firstLine="284"/>
        <w:jc w:val="both"/>
        <w:rPr>
          <w:del w:id="3" w:author="Autor"/>
          <w:rFonts w:ascii="Arial" w:hAnsi="Arial" w:cs="Arial"/>
          <w:bCs/>
          <w:shd w:val="clear" w:color="auto" w:fill="FFFFFF"/>
        </w:rPr>
      </w:pPr>
      <w:del w:id="4" w:author="Autor">
        <w:r w:rsidRPr="00456A0D" w:rsidDel="00D94840">
          <w:rPr>
            <w:rFonts w:ascii="Arial" w:hAnsi="Arial" w:cs="Arial"/>
            <w:bCs/>
            <w:shd w:val="clear" w:color="auto" w:fill="FFFFFF"/>
          </w:rPr>
          <w:delText xml:space="preserve">V rámci </w:delText>
        </w:r>
        <w:r w:rsidR="00460D0A" w:rsidDel="00D94840">
          <w:rPr>
            <w:rFonts w:ascii="Arial" w:hAnsi="Arial" w:cs="Arial"/>
            <w:bCs/>
            <w:shd w:val="clear" w:color="auto" w:fill="FFFFFF"/>
          </w:rPr>
          <w:delText>smlouvy</w:delText>
        </w:r>
        <w:r w:rsidRPr="00456A0D" w:rsidDel="00D94840">
          <w:rPr>
            <w:rFonts w:ascii="Arial" w:hAnsi="Arial" w:cs="Arial"/>
            <w:bCs/>
            <w:shd w:val="clear" w:color="auto" w:fill="FFFFFF"/>
          </w:rPr>
          <w:delText xml:space="preserve"> bude stanoveno, na kterých linkách budou požadovány nové autobusy.</w:delText>
        </w:r>
      </w:del>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5C2269E1"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ins w:id="5" w:author="Auto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ins>
      <w:del w:id="6" w:author="Autor">
        <w:r w:rsidR="00B3671E" w:rsidRPr="00456A0D" w:rsidDel="00254730">
          <w:rPr>
            <w:rFonts w:ascii="Arial" w:eastAsia="Calibri" w:hAnsi="Arial" w:cs="Arial"/>
            <w:bCs/>
          </w:rPr>
          <w:delText>Hydraulický nebo elektrický retardér</w:delText>
        </w:r>
      </w:del>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77777777" w:rsidR="00B3671E" w:rsidRPr="00456A0D"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lastRenderedPageBreak/>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ins w:id="7" w:author="Autor"/>
          <w:rFonts w:ascii="Arial" w:eastAsia="Calibri" w:hAnsi="Arial" w:cs="Arial"/>
          <w:bCs/>
        </w:rPr>
      </w:pPr>
      <w:ins w:id="8" w:author="Auto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ins>
    </w:p>
    <w:p w14:paraId="61A4BFDB" w14:textId="2B248920" w:rsidR="00B3671E" w:rsidRPr="00456A0D" w:rsidDel="006C184A" w:rsidRDefault="00B3671E" w:rsidP="0060009F">
      <w:pPr>
        <w:numPr>
          <w:ilvl w:val="0"/>
          <w:numId w:val="2"/>
        </w:numPr>
        <w:tabs>
          <w:tab w:val="num" w:pos="797"/>
        </w:tabs>
        <w:spacing w:before="120" w:after="120" w:line="360" w:lineRule="auto"/>
        <w:ind w:left="797" w:hanging="284"/>
        <w:contextualSpacing/>
        <w:jc w:val="both"/>
        <w:rPr>
          <w:del w:id="9" w:author="Autor"/>
          <w:rFonts w:ascii="Arial" w:eastAsia="Calibri" w:hAnsi="Arial" w:cs="Arial"/>
          <w:bCs/>
        </w:rPr>
      </w:pPr>
      <w:del w:id="10" w:author="Autor">
        <w:r w:rsidRPr="00456A0D" w:rsidDel="006C184A">
          <w:rPr>
            <w:rFonts w:ascii="Arial" w:eastAsia="Calibri" w:hAnsi="Arial" w:cs="Arial"/>
            <w:bCs/>
          </w:rPr>
          <w:delText>Vnitřní rozhlas s možností ovládání řidičem, stejně jako přímého hlášení z dispečinku</w:delText>
        </w:r>
      </w:del>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77777777" w:rsidR="006C184A" w:rsidRDefault="00B3671E" w:rsidP="006C184A">
      <w:pPr>
        <w:numPr>
          <w:ilvl w:val="0"/>
          <w:numId w:val="2"/>
        </w:numPr>
        <w:tabs>
          <w:tab w:val="num" w:pos="797"/>
        </w:tabs>
        <w:spacing w:before="120" w:after="120" w:line="360" w:lineRule="auto"/>
        <w:ind w:left="797" w:hanging="284"/>
        <w:contextualSpacing/>
        <w:jc w:val="both"/>
        <w:rPr>
          <w:ins w:id="11" w:author="Auto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ins w:id="12" w:author="Auto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ins>
    </w:p>
    <w:p w14:paraId="0802E819" w14:textId="32FA1F97" w:rsidR="00B3671E" w:rsidRPr="00456A0D" w:rsidDel="006C184A" w:rsidRDefault="00B3671E" w:rsidP="0060009F">
      <w:pPr>
        <w:numPr>
          <w:ilvl w:val="0"/>
          <w:numId w:val="2"/>
        </w:numPr>
        <w:tabs>
          <w:tab w:val="num" w:pos="797"/>
        </w:tabs>
        <w:spacing w:before="120" w:after="120" w:line="360" w:lineRule="auto"/>
        <w:ind w:left="797" w:hanging="284"/>
        <w:contextualSpacing/>
        <w:jc w:val="both"/>
        <w:rPr>
          <w:del w:id="13" w:author="Autor"/>
          <w:rFonts w:ascii="Arial" w:eastAsia="Calibri" w:hAnsi="Arial" w:cs="Arial"/>
          <w:bCs/>
        </w:rPr>
      </w:pP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4 topná tělesa na vytápění prostoru pro cestující s rozvodem vzduchu pomocí topných kanálů </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77777777"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mají u dveřních vstupů kontrastní provedení podlahy o šířce kontrastního pruhu min. 100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14"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14"/>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7502B24A"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ins w:id="15" w:author="Autor">
        <w:r>
          <w:rPr>
            <w:rFonts w:ascii="Arial" w:eastAsia="Calibri" w:hAnsi="Arial" w:cs="Arial"/>
            <w:bCs/>
          </w:rPr>
          <w:t xml:space="preserve">Odlehčovací brzda (retardér) typu výfukové brzdy, motorové brzdy, elektrodynamické brzdy, hydrodynamické brzdy </w:t>
        </w:r>
      </w:ins>
      <w:del w:id="16" w:author="Autor">
        <w:r w:rsidR="00505C90" w:rsidRPr="00456A0D" w:rsidDel="00746EE4">
          <w:rPr>
            <w:rFonts w:ascii="Arial" w:eastAsia="Calibri" w:hAnsi="Arial" w:cs="Arial"/>
            <w:bCs/>
          </w:rPr>
          <w:delText>Hydraulický nebo elektrický retardér</w:delText>
        </w:r>
      </w:del>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52DD65A7"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Ve vozidle se musí nacházet prostor pro umístění dvou kočárků nebo vozíků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1368E9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7777777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20 jízdních kol. Jedná se o doplňkový standard pro omezené množství vozidel. Počty 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lastRenderedPageBreak/>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77777777"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Přívěsné zařízení (DIN 50) pro připojení přívěsného vozíku pro přepravu min. 20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83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lastRenderedPageBreak/>
        <w:t xml:space="preserve">Minimálně 5 míst ve vozidle musí být vybaveno </w:t>
      </w:r>
      <w:r w:rsidR="00317B48">
        <w:t>USB zásuvkou určenou k nabíjení mobilních telefonů nebo tabletů</w:t>
      </w:r>
    </w:p>
    <w:p w14:paraId="29E00F3F" w14:textId="3B6D4E6D"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Přívěsné zařízení (DIN 50) pro připojení přívěsného vozíku pro přepravu min. 20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17"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17"/>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85 cestujících, z toho 49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77777777"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nebo vozíku pro invalidy,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A3F0803"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 a invalidní vozík)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18" w:name="_Toc10991133"/>
      <w:r w:rsidRPr="00E5257F">
        <w:rPr>
          <w:rFonts w:ascii="Arial" w:hAnsi="Arial" w:cs="Arial"/>
          <w:color w:val="auto"/>
        </w:rPr>
        <w:t>Pohon (palivo)</w:t>
      </w:r>
      <w:bookmarkEnd w:id="18"/>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oddílem III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67BD2549"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20 jízdních kol. Přívěsný vozík musí </w:t>
      </w:r>
      <w:r w:rsidRPr="00456A0D">
        <w:rPr>
          <w:rFonts w:ascii="Arial" w:hAnsi="Arial" w:cs="Arial"/>
          <w:bCs/>
          <w:shd w:val="clear" w:color="auto" w:fill="FFFFFF"/>
        </w:rPr>
        <w:lastRenderedPageBreak/>
        <w:t>být homologován dle platných předpisů, za splnění legislativních podmínek pro provoz na pozemních komunikacích ručí dopravce.</w:t>
      </w:r>
    </w:p>
    <w:p w14:paraId="5E4C529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Minimální standard přívěsného vozidla:</w:t>
      </w:r>
    </w:p>
    <w:p w14:paraId="31092201"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Jednoosý přívěs</w:t>
      </w:r>
    </w:p>
    <w:p w14:paraId="466A4E37"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Celková hmotnost do 750 kg</w:t>
      </w:r>
    </w:p>
    <w:p w14:paraId="77476340" w14:textId="3F4A52BE"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 xml:space="preserve">Ložná délka přívěsu </w:t>
      </w:r>
      <w:r w:rsidR="008027C3">
        <w:rPr>
          <w:rStyle w:val="Siln"/>
          <w:rFonts w:cs="Arial"/>
          <w:b w:val="0"/>
        </w:rPr>
        <w:t xml:space="preserve">minimálně </w:t>
      </w:r>
      <w:r w:rsidRPr="00D11CE7">
        <w:rPr>
          <w:rStyle w:val="Siln"/>
          <w:rFonts w:cs="Arial"/>
          <w:b w:val="0"/>
        </w:rPr>
        <w:t>4000 mm</w:t>
      </w:r>
    </w:p>
    <w:p w14:paraId="08B79533" w14:textId="170ABAEF"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 xml:space="preserve">Kapacita nástavbového plata – </w:t>
      </w:r>
      <w:r w:rsidR="00862F1D">
        <w:rPr>
          <w:rStyle w:val="Siln"/>
          <w:rFonts w:cs="Arial"/>
          <w:b w:val="0"/>
        </w:rPr>
        <w:t xml:space="preserve">minimálně </w:t>
      </w:r>
      <w:r w:rsidRPr="00D11CE7">
        <w:rPr>
          <w:rStyle w:val="Siln"/>
          <w:rFonts w:cs="Arial"/>
          <w:b w:val="0"/>
        </w:rPr>
        <w:t>20 jízdních kol</w:t>
      </w:r>
    </w:p>
    <w:p w14:paraId="05E37E40"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Připojení na kouli DIN 50</w:t>
      </w:r>
    </w:p>
    <w:p w14:paraId="036F23FD" w14:textId="77777777" w:rsidR="00F0212A" w:rsidRPr="00D11CE7"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D11CE7">
        <w:rPr>
          <w:rStyle w:val="Siln"/>
          <w:rFonts w:cs="Arial"/>
          <w:b w:val="0"/>
        </w:rPr>
        <w:t>Boční ochranné rámy</w:t>
      </w:r>
    </w:p>
    <w:p w14:paraId="59C44001" w14:textId="77777777" w:rsidR="00F0212A" w:rsidRPr="0099084D" w:rsidRDefault="00F0212A" w:rsidP="00F0212A">
      <w:pPr>
        <w:pStyle w:val="Odstavecseseznamem"/>
        <w:numPr>
          <w:ilvl w:val="0"/>
          <w:numId w:val="2"/>
        </w:numPr>
        <w:tabs>
          <w:tab w:val="clear" w:pos="1815"/>
          <w:tab w:val="num" w:pos="1701"/>
          <w:tab w:val="num" w:pos="2535"/>
        </w:tabs>
        <w:spacing w:after="120" w:line="360" w:lineRule="auto"/>
        <w:ind w:left="851"/>
        <w:jc w:val="both"/>
        <w:rPr>
          <w:rStyle w:val="Siln"/>
          <w:rFonts w:cs="Arial"/>
          <w:b w:val="0"/>
          <w:bCs w:val="0"/>
        </w:rPr>
      </w:pPr>
      <w:r w:rsidRPr="0099084D">
        <w:rPr>
          <w:rStyle w:val="Siln"/>
          <w:rFonts w:cs="Arial"/>
          <w:b w:val="0"/>
        </w:rPr>
        <w:t>Osvětlení dle EU homologací</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19" w:name="_Toc6386394"/>
      <w:r w:rsidRPr="00C73968">
        <w:rPr>
          <w:rFonts w:ascii="Arial" w:hAnsi="Arial" w:cs="Arial"/>
          <w:color w:val="auto"/>
        </w:rPr>
        <w:t>Všeobecné standardy vybavení vozidel</w:t>
      </w:r>
      <w:bookmarkEnd w:id="19"/>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20" w:name="_Ref481657917"/>
      <w:bookmarkStart w:id="21" w:name="_Toc6386395"/>
      <w:r w:rsidRPr="00FA2B9A">
        <w:rPr>
          <w:rFonts w:ascii="Arial" w:hAnsi="Arial" w:cs="Arial"/>
          <w:color w:val="auto"/>
        </w:rPr>
        <w:t>Elektronické informační panely</w:t>
      </w:r>
      <w:bookmarkEnd w:id="20"/>
      <w:r w:rsidRPr="00FA2B9A">
        <w:rPr>
          <w:rFonts w:ascii="Arial" w:hAnsi="Arial" w:cs="Arial"/>
          <w:color w:val="auto"/>
        </w:rPr>
        <w:t xml:space="preserve"> vnější</w:t>
      </w:r>
      <w:bookmarkEnd w:id="21"/>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lastRenderedPageBreak/>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22" w:name="_Toc6386396"/>
      <w:r w:rsidRPr="00FA2B9A">
        <w:rPr>
          <w:rStyle w:val="Siln"/>
          <w:rFonts w:ascii="Arial" w:hAnsi="Arial" w:cs="Arial"/>
          <w:b/>
          <w:bCs/>
          <w:color w:val="auto"/>
        </w:rPr>
        <w:t>Elektronický panel vnější přední</w:t>
      </w:r>
      <w:bookmarkEnd w:id="22"/>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lastRenderedPageBreak/>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77777777" w:rsidR="00F71280" w:rsidRPr="00456A0D"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23" w:name="_Toc6386397"/>
      <w:r w:rsidRPr="008F56D3">
        <w:rPr>
          <w:rFonts w:ascii="Arial" w:hAnsi="Arial" w:cs="Arial"/>
          <w:color w:val="auto"/>
        </w:rPr>
        <w:t>Elektronický panel vnější boční</w:t>
      </w:r>
      <w:bookmarkEnd w:id="23"/>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24" w:name="_Toc328101903"/>
      <w:bookmarkStart w:id="25" w:name="_Toc328127966"/>
      <w:bookmarkEnd w:id="24"/>
      <w:bookmarkEnd w:id="25"/>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26" w:name="_Toc328101904"/>
      <w:bookmarkStart w:id="27" w:name="_Toc328127967"/>
      <w:bookmarkEnd w:id="26"/>
      <w:bookmarkEnd w:id="27"/>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28" w:name="_Toc328101905"/>
      <w:bookmarkStart w:id="29" w:name="_Toc328127968"/>
      <w:bookmarkEnd w:id="28"/>
      <w:bookmarkEnd w:id="29"/>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30" w:name="_Toc328101906"/>
      <w:bookmarkStart w:id="31" w:name="_Toc328127969"/>
      <w:bookmarkEnd w:id="30"/>
      <w:bookmarkEnd w:id="31"/>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32" w:name="_Toc328101907"/>
      <w:bookmarkStart w:id="33" w:name="_Toc328127970"/>
      <w:bookmarkEnd w:id="32"/>
      <w:bookmarkEnd w:id="33"/>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34" w:name="_Toc328101908"/>
      <w:bookmarkStart w:id="35" w:name="_Toc328127971"/>
      <w:bookmarkEnd w:id="34"/>
      <w:bookmarkEnd w:id="35"/>
      <w:r w:rsidRPr="00456A0D">
        <w:rPr>
          <w:rFonts w:cs="Arial"/>
        </w:rPr>
        <w:t>Důležité nácestné zastávky (dle dohody s objednatelem)</w:t>
      </w:r>
      <w:bookmarkStart w:id="36" w:name="_Toc328101909"/>
      <w:bookmarkStart w:id="37" w:name="_Toc328127972"/>
      <w:bookmarkEnd w:id="36"/>
      <w:bookmarkEnd w:id="37"/>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bookmarkStart w:id="38" w:name="_Toc328101910"/>
      <w:bookmarkStart w:id="39" w:name="_Toc328127973"/>
      <w:bookmarkEnd w:id="38"/>
      <w:bookmarkEnd w:id="39"/>
      <w:r w:rsidRPr="00456A0D">
        <w:rPr>
          <w:rFonts w:cs="Arial"/>
        </w:rPr>
        <w:t>Zobrazení piktogramů (přestup na vlak, MHD, přeprava kol)</w:t>
      </w:r>
      <w:bookmarkStart w:id="40" w:name="_Toc328101911"/>
      <w:bookmarkStart w:id="41" w:name="_Toc328127974"/>
      <w:bookmarkEnd w:id="40"/>
      <w:bookmarkEnd w:id="41"/>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Inverzní zobrazení celého panelu nebo jen části, možnost celoplošného zobrazení bez rozdělení na segment linky a segment cílové zastávky</w:t>
      </w:r>
      <w:bookmarkStart w:id="42" w:name="_Toc328101912"/>
      <w:bookmarkStart w:id="43" w:name="_Toc328127975"/>
      <w:bookmarkEnd w:id="42"/>
      <w:bookmarkEnd w:id="43"/>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44" w:name="_Toc6386398"/>
      <w:r w:rsidRPr="008F56D3">
        <w:rPr>
          <w:rFonts w:ascii="Arial" w:hAnsi="Arial" w:cs="Arial"/>
          <w:color w:val="auto"/>
        </w:rPr>
        <w:t>Elektronický panel vnější zadní</w:t>
      </w:r>
      <w:bookmarkEnd w:id="44"/>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45" w:name="_Ref481657946"/>
      <w:bookmarkStart w:id="46" w:name="_Toc6386399"/>
      <w:r w:rsidRPr="008F56D3">
        <w:rPr>
          <w:rFonts w:ascii="Arial" w:hAnsi="Arial" w:cs="Arial"/>
          <w:color w:val="auto"/>
        </w:rPr>
        <w:lastRenderedPageBreak/>
        <w:t>Elektronické informační a signalizační zařízení vnitřní</w:t>
      </w:r>
      <w:bookmarkEnd w:id="45"/>
      <w:bookmarkEnd w:id="46"/>
    </w:p>
    <w:p w14:paraId="443A6339" w14:textId="77777777" w:rsidR="00C54FA2" w:rsidRPr="008F56D3" w:rsidRDefault="00C54FA2" w:rsidP="008F56D3">
      <w:pPr>
        <w:pStyle w:val="Nadpis3"/>
        <w:rPr>
          <w:rFonts w:ascii="Arial" w:hAnsi="Arial" w:cs="Arial"/>
          <w:color w:val="auto"/>
        </w:rPr>
      </w:pPr>
      <w:bookmarkStart w:id="47" w:name="_Toc6386400"/>
      <w:r w:rsidRPr="008F56D3">
        <w:rPr>
          <w:rFonts w:ascii="Arial" w:hAnsi="Arial" w:cs="Arial"/>
          <w:color w:val="auto"/>
        </w:rPr>
        <w:t>Elektronické informační panely vnitřní</w:t>
      </w:r>
      <w:bookmarkEnd w:id="47"/>
    </w:p>
    <w:p w14:paraId="0EFD5255" w14:textId="6AFD5329"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ins w:id="48" w:author="Autor">
        <w:r w:rsidR="006C184A">
          <w:rPr>
            <w:rFonts w:ascii="Arial" w:hAnsi="Arial" w:cs="Arial"/>
            <w:shd w:val="clear" w:color="auto" w:fill="FFFFFF"/>
          </w:rPr>
          <w:t>2</w:t>
        </w:r>
      </w:ins>
      <w:del w:id="49" w:author="Autor">
        <w:r w:rsidR="00C54FA2" w:rsidRPr="007339C5" w:rsidDel="006C184A">
          <w:rPr>
            <w:rFonts w:ascii="Arial" w:hAnsi="Arial" w:cs="Arial"/>
            <w:shd w:val="clear" w:color="auto" w:fill="FFFFFF"/>
          </w:rPr>
          <w:delText>3</w:delText>
        </w:r>
      </w:del>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54A0871E"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50" w:name="_Toc6386401"/>
      <w:r w:rsidRPr="0018180D">
        <w:rPr>
          <w:rFonts w:ascii="Arial" w:hAnsi="Arial" w:cs="Arial"/>
          <w:color w:val="auto"/>
        </w:rPr>
        <w:t>Elektronický akustický informační systém</w:t>
      </w:r>
      <w:bookmarkEnd w:id="50"/>
      <w:r w:rsidRPr="0018180D">
        <w:rPr>
          <w:rFonts w:ascii="Arial" w:hAnsi="Arial" w:cs="Arial"/>
          <w:color w:val="auto"/>
        </w:rPr>
        <w:t xml:space="preserve"> </w:t>
      </w:r>
    </w:p>
    <w:p w14:paraId="3D5332DD" w14:textId="542A7E2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 Součástí elektronického akustického informačního systému je i informační systém pro nevidomé – vybavení vozidla přijímačem signálu z osobní vysílačky nevidomého a automatického nahlášení čísla linky a směru jízdy.</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51" w:name="_Hlk62405473"/>
      <w:r>
        <w:t>min. 200 MB</w:t>
      </w:r>
      <w:r w:rsidRPr="00456A0D">
        <w:rPr>
          <w:rFonts w:cs="Arial"/>
          <w:shd w:val="clear" w:color="auto" w:fill="FFFFFF"/>
        </w:rPr>
        <w:t xml:space="preserve"> </w:t>
      </w:r>
      <w:bookmarkEnd w:id="51"/>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52" w:name="_Toc6386402"/>
      <w:r w:rsidRPr="00515B7C">
        <w:rPr>
          <w:rFonts w:ascii="Arial" w:hAnsi="Arial" w:cs="Arial"/>
          <w:color w:val="auto"/>
        </w:rPr>
        <w:t>Signalizační zařízení uvnitř vozidla</w:t>
      </w:r>
      <w:bookmarkEnd w:id="52"/>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53" w:name="_Ref531858982"/>
      <w:bookmarkStart w:id="54" w:name="_Toc6386403"/>
      <w:r w:rsidRPr="00515B7C">
        <w:rPr>
          <w:rFonts w:ascii="Arial" w:hAnsi="Arial" w:cs="Arial"/>
          <w:color w:val="auto"/>
        </w:rPr>
        <w:t>Informační vitríny a informační materiály ve vozidle</w:t>
      </w:r>
      <w:bookmarkEnd w:id="53"/>
      <w:bookmarkEnd w:id="54"/>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lastRenderedPageBreak/>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55" w:name="_Toc6386404"/>
      <w:r w:rsidRPr="00515B7C">
        <w:rPr>
          <w:rFonts w:ascii="Arial" w:hAnsi="Arial" w:cs="Arial"/>
          <w:color w:val="auto"/>
        </w:rPr>
        <w:t>Vnější vzhled vozidel</w:t>
      </w:r>
      <w:bookmarkEnd w:id="55"/>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56" w:name="_Toc6386405"/>
      <w:r w:rsidRPr="005C69F5">
        <w:rPr>
          <w:rFonts w:ascii="Arial" w:hAnsi="Arial" w:cs="Arial"/>
          <w:color w:val="auto"/>
        </w:rPr>
        <w:t>Informační piktogramy na vnější straně vozidla a uvnitř vozidla</w:t>
      </w:r>
      <w:bookmarkEnd w:id="56"/>
    </w:p>
    <w:p w14:paraId="78DF3B1F" w14:textId="77777777" w:rsidR="00267E3D" w:rsidRPr="005C69F5" w:rsidRDefault="00267E3D" w:rsidP="005C69F5">
      <w:pPr>
        <w:pStyle w:val="Nadpis3"/>
        <w:rPr>
          <w:rFonts w:ascii="Arial" w:hAnsi="Arial" w:cs="Arial"/>
          <w:color w:val="auto"/>
        </w:rPr>
      </w:pPr>
      <w:bookmarkStart w:id="57" w:name="_Toc6386406"/>
      <w:r w:rsidRPr="005C69F5">
        <w:rPr>
          <w:rFonts w:ascii="Arial" w:hAnsi="Arial" w:cs="Arial"/>
          <w:color w:val="auto"/>
        </w:rPr>
        <w:t>Informační piktogramy na vnější straně vozidla</w:t>
      </w:r>
      <w:bookmarkEnd w:id="57"/>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58" w:name="_Toc6386407"/>
      <w:r w:rsidRPr="005C69F5">
        <w:rPr>
          <w:rFonts w:ascii="Arial" w:hAnsi="Arial" w:cs="Arial"/>
          <w:color w:val="auto"/>
        </w:rPr>
        <w:lastRenderedPageBreak/>
        <w:t>Informační piktogramy uvnitř vozidla</w:t>
      </w:r>
      <w:bookmarkEnd w:id="58"/>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59" w:name="_Toc6386408"/>
      <w:r w:rsidRPr="005C69F5">
        <w:rPr>
          <w:rFonts w:ascii="Arial" w:hAnsi="Arial" w:cs="Arial"/>
          <w:color w:val="auto"/>
        </w:rPr>
        <w:t>Příklady grafické podoby piktogramů</w:t>
      </w:r>
      <w:bookmarkEnd w:id="59"/>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lastRenderedPageBreak/>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60" w:name="_Toc6386409"/>
      <w:r w:rsidRPr="00724AE9">
        <w:rPr>
          <w:rFonts w:ascii="Arial" w:hAnsi="Arial" w:cs="Arial"/>
          <w:color w:val="auto"/>
        </w:rPr>
        <w:t>Přeprava osob se sníženou schopností pohybu a orientace, dětských kočárků a invalidních vozíků</w:t>
      </w:r>
      <w:bookmarkEnd w:id="60"/>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61" w:name="_Toc6386410"/>
      <w:r w:rsidRPr="00724AE9">
        <w:rPr>
          <w:rFonts w:ascii="Arial" w:hAnsi="Arial" w:cs="Arial"/>
          <w:color w:val="auto"/>
        </w:rPr>
        <w:t>Klimatická a světelná pohoda ve vozidlech</w:t>
      </w:r>
      <w:bookmarkEnd w:id="61"/>
    </w:p>
    <w:p w14:paraId="2CA6ED89" w14:textId="77777777" w:rsidR="004B6D3A" w:rsidRPr="00724AE9" w:rsidRDefault="004B6D3A" w:rsidP="00724AE9">
      <w:pPr>
        <w:pStyle w:val="Nadpis3"/>
        <w:rPr>
          <w:rFonts w:ascii="Arial" w:hAnsi="Arial" w:cs="Arial"/>
          <w:color w:val="auto"/>
        </w:rPr>
      </w:pPr>
      <w:bookmarkStart w:id="62" w:name="_Toc6386411"/>
      <w:r w:rsidRPr="00724AE9">
        <w:rPr>
          <w:rFonts w:ascii="Arial" w:hAnsi="Arial" w:cs="Arial"/>
          <w:color w:val="auto"/>
        </w:rPr>
        <w:t>Klimatická pohoda ve vozidlech</w:t>
      </w:r>
      <w:bookmarkEnd w:id="62"/>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63" w:name="_Toc6386412"/>
      <w:r w:rsidRPr="0022277F">
        <w:rPr>
          <w:rFonts w:ascii="Arial" w:hAnsi="Arial" w:cs="Arial"/>
          <w:color w:val="auto"/>
        </w:rPr>
        <w:lastRenderedPageBreak/>
        <w:t>Světelná pohoda ve vozidlech</w:t>
      </w:r>
      <w:bookmarkEnd w:id="63"/>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64" w:name="_Toc6386413"/>
      <w:r w:rsidRPr="00B717F0">
        <w:rPr>
          <w:rFonts w:ascii="Arial" w:hAnsi="Arial" w:cs="Arial"/>
          <w:color w:val="auto"/>
        </w:rPr>
        <w:t>Čistota vozidel</w:t>
      </w:r>
      <w:bookmarkEnd w:id="64"/>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65" w:name="_Toc6386414"/>
      <w:bookmarkStart w:id="66" w:name="_Ref61246711"/>
      <w:r w:rsidRPr="00B717F0">
        <w:rPr>
          <w:rFonts w:ascii="Arial" w:hAnsi="Arial" w:cs="Arial"/>
          <w:color w:val="auto"/>
        </w:rPr>
        <w:t>Technický stav a průměrné stáří vozidel</w:t>
      </w:r>
      <w:bookmarkEnd w:id="65"/>
      <w:bookmarkEnd w:id="66"/>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 xml:space="preserve">stanovení minimálních hodnot a ukazatelů </w:t>
      </w:r>
      <w:r w:rsidRPr="005146A8">
        <w:rPr>
          <w:rFonts w:ascii="Arial" w:hAnsi="Arial" w:cs="Arial"/>
        </w:rPr>
        <w:lastRenderedPageBreak/>
        <w:t>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67" w:name="_Toc6386415"/>
      <w:r w:rsidRPr="00B717F0">
        <w:rPr>
          <w:rFonts w:ascii="Arial" w:hAnsi="Arial" w:cs="Arial"/>
          <w:color w:val="auto"/>
        </w:rPr>
        <w:t>Certifikace vozidel a vybavení</w:t>
      </w:r>
      <w:bookmarkEnd w:id="67"/>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neshledá závady, vydá do 10 pracovních dnů certifikát o kompatibilitě vozidla s Technickými a provozními standardy 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68" w:name="_Toc6386416"/>
      <w:r w:rsidRPr="00B717F0">
        <w:rPr>
          <w:rFonts w:ascii="Arial" w:hAnsi="Arial" w:cs="Arial"/>
          <w:color w:val="auto"/>
        </w:rPr>
        <w:t>STANDARD OZNAČENÍ, VYBAVENÍ A VZHLEDU ZASTÁVEK</w:t>
      </w:r>
      <w:bookmarkEnd w:id="6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69" w:name="_Toc6386417"/>
      <w:r w:rsidRPr="00B717F0">
        <w:rPr>
          <w:rFonts w:ascii="Arial" w:hAnsi="Arial" w:cs="Arial"/>
          <w:color w:val="auto"/>
        </w:rPr>
        <w:t>Kategorie zastávek VDV</w:t>
      </w:r>
      <w:bookmarkEnd w:id="6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70" w:name="_Toc6386418"/>
      <w:bookmarkStart w:id="71" w:name="_Ref61249500"/>
      <w:r w:rsidRPr="00B717F0">
        <w:rPr>
          <w:rFonts w:ascii="Arial" w:hAnsi="Arial" w:cs="Arial"/>
          <w:color w:val="auto"/>
        </w:rPr>
        <w:lastRenderedPageBreak/>
        <w:t>Značení a vybavení zastávek</w:t>
      </w:r>
      <w:bookmarkEnd w:id="70"/>
      <w:bookmarkEnd w:id="71"/>
    </w:p>
    <w:p w14:paraId="4294602D" w14:textId="367FC36D"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je dopravce povinen osadit dopravní značku IJ 4b, popřípadě IJ 4</w:t>
      </w:r>
      <w:r w:rsidR="00D2100A">
        <w:rPr>
          <w:rFonts w:ascii="Arial" w:eastAsia="Calibri" w:hAnsi="Arial" w:cs="Arial"/>
        </w:rPr>
        <w:t>a</w:t>
      </w:r>
      <w:r w:rsidRPr="00B45AE0">
        <w:rPr>
          <w:rFonts w:ascii="Arial" w:eastAsia="Calibri" w:hAnsi="Arial" w:cs="Arial"/>
        </w:rPr>
        <w:t xml:space="preserve"> a umístit na ní tabulky s dalšími dopravními informacemi pro zveřejňování jízdních řádů.</w:t>
      </w:r>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72" w:name="_Toc6386419"/>
      <w:r w:rsidRPr="004035DD">
        <w:rPr>
          <w:color w:val="auto"/>
        </w:rPr>
        <w:t>Zařízení pro zveřejňování jízdních řádů</w:t>
      </w:r>
      <w:bookmarkEnd w:id="72"/>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73" w:name="_Toc6386420"/>
      <w:r w:rsidRPr="00B717F0">
        <w:rPr>
          <w:rFonts w:ascii="Arial" w:hAnsi="Arial" w:cs="Arial"/>
          <w:color w:val="auto"/>
        </w:rPr>
        <w:t>Standardní rozmístění informací</w:t>
      </w:r>
      <w:bookmarkEnd w:id="7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lastRenderedPageBreak/>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9E7327" w:rsidRDefault="009E7327"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9E7327" w:rsidRDefault="009E7327"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9E7327" w:rsidRDefault="009E7327"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9E7327" w:rsidRDefault="009E7327"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9E7327" w:rsidRDefault="009E7327"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9E7327" w:rsidRDefault="009E7327"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9E7327" w:rsidRDefault="009E7327"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9E7327" w:rsidRDefault="009E7327"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9E7327" w:rsidRDefault="009E7327"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9E7327" w:rsidRDefault="009E7327"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9E7327" w:rsidRDefault="009E7327"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9E7327" w:rsidRDefault="009E7327"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74" w:name="_Toc6386421"/>
      <w:r w:rsidRPr="00B717F0">
        <w:rPr>
          <w:rFonts w:ascii="Arial" w:hAnsi="Arial" w:cs="Arial"/>
          <w:color w:val="auto"/>
        </w:rPr>
        <w:t>Další povinnosti vlastníka zařízení pro zveřejňování jízdních řádů</w:t>
      </w:r>
      <w:bookmarkEnd w:id="7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75" w:name="_Toc6386422"/>
      <w:r w:rsidRPr="00CE30BA">
        <w:rPr>
          <w:rFonts w:ascii="Arial" w:hAnsi="Arial" w:cs="Arial"/>
          <w:color w:val="auto"/>
        </w:rPr>
        <w:t>Tabulka s dalšími dopravními informacemi</w:t>
      </w:r>
      <w:bookmarkEnd w:id="75"/>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76" w:name="_Toc6386423"/>
      <w:r w:rsidRPr="00CE30BA">
        <w:rPr>
          <w:rFonts w:ascii="Arial" w:hAnsi="Arial" w:cs="Arial"/>
          <w:color w:val="auto"/>
        </w:rPr>
        <w:t>Tabulky s dalšími dopravními informacemi v zastávkách I. třídy</w:t>
      </w:r>
      <w:bookmarkEnd w:id="7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 xml:space="preserve">být vytištěna na nereflexní bílé neprůhledné samolepící folii, buď vcelku, nebo po jednotlivých pásech. Samolepící folie musí splňovat požadavky na </w:t>
      </w:r>
      <w:r w:rsidRPr="00456A0D">
        <w:rPr>
          <w:rFonts w:ascii="Arial" w:hAnsi="Arial" w:cs="Arial"/>
        </w:rPr>
        <w:lastRenderedPageBreak/>
        <w:t>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77" w:name="_Toc6386424"/>
      <w:r w:rsidRPr="00F5040A">
        <w:rPr>
          <w:rFonts w:ascii="Arial" w:hAnsi="Arial" w:cs="Arial"/>
          <w:color w:val="auto"/>
        </w:rPr>
        <w:t>Tabulka s dalšími dopravními informacemi v zastávkách II. třídy</w:t>
      </w:r>
      <w:bookmarkEnd w:id="77"/>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78" w:name="_Toc6386425"/>
      <w:r w:rsidRPr="00F5040A">
        <w:rPr>
          <w:rFonts w:ascii="Arial" w:hAnsi="Arial" w:cs="Arial"/>
          <w:color w:val="auto"/>
        </w:rPr>
        <w:t>Označení zastávek</w:t>
      </w:r>
      <w:bookmarkEnd w:id="78"/>
    </w:p>
    <w:p w14:paraId="6C3C8760" w14:textId="77777777" w:rsidR="00D82402" w:rsidRPr="00F5040A" w:rsidRDefault="00D82402" w:rsidP="00F5040A">
      <w:pPr>
        <w:pStyle w:val="Nadpis3"/>
        <w:rPr>
          <w:rFonts w:ascii="Arial" w:hAnsi="Arial" w:cs="Arial"/>
          <w:color w:val="auto"/>
        </w:rPr>
      </w:pPr>
      <w:bookmarkStart w:id="79" w:name="_Toc6386426"/>
      <w:r w:rsidRPr="00F5040A">
        <w:rPr>
          <w:rFonts w:ascii="Arial" w:hAnsi="Arial" w:cs="Arial"/>
          <w:color w:val="auto"/>
        </w:rPr>
        <w:t>Zastávky skupiny A</w:t>
      </w:r>
      <w:bookmarkEnd w:id="79"/>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80" w:name="_Toc6386427"/>
      <w:r w:rsidRPr="00F5040A">
        <w:rPr>
          <w:rFonts w:ascii="Arial" w:hAnsi="Arial" w:cs="Arial"/>
          <w:color w:val="auto"/>
        </w:rPr>
        <w:lastRenderedPageBreak/>
        <w:t>Zastávky skupiny B – standard designu VDV</w:t>
      </w:r>
      <w:bookmarkEnd w:id="80"/>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81" w:name="_Toc6386428"/>
      <w:r w:rsidRPr="00F5040A">
        <w:rPr>
          <w:rFonts w:ascii="Arial" w:hAnsi="Arial" w:cs="Arial"/>
          <w:color w:val="auto"/>
        </w:rPr>
        <w:t>Vlastnictví zastávek VDV</w:t>
      </w:r>
      <w:bookmarkEnd w:id="81"/>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82" w:name="_Toc6386429"/>
      <w:bookmarkStart w:id="83" w:name="_Ref61339328"/>
      <w:r w:rsidRPr="00F5040A">
        <w:rPr>
          <w:rFonts w:ascii="Arial" w:hAnsi="Arial" w:cs="Arial"/>
          <w:color w:val="auto"/>
        </w:rPr>
        <w:t>Dočasné označování zastávek</w:t>
      </w:r>
      <w:bookmarkEnd w:id="82"/>
      <w:bookmarkEnd w:id="83"/>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84" w:name="_Toc6386430"/>
      <w:r w:rsidRPr="00F5040A">
        <w:rPr>
          <w:rFonts w:ascii="Arial" w:hAnsi="Arial" w:cs="Arial"/>
          <w:color w:val="auto"/>
        </w:rPr>
        <w:t>Pravidelná kontrola a údržba zastávek VDV</w:t>
      </w:r>
      <w:bookmarkEnd w:id="84"/>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w:t>
      </w:r>
      <w:r w:rsidRPr="00456A0D">
        <w:rPr>
          <w:rFonts w:ascii="Arial" w:eastAsia="Calibri" w:hAnsi="Arial" w:cs="Arial"/>
        </w:rPr>
        <w:lastRenderedPageBreak/>
        <w:t xml:space="preserve">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85" w:name="_Toc187136836"/>
      <w:bookmarkStart w:id="86"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85"/>
      <w:bookmarkEnd w:id="86"/>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87" w:name="_Toc6386431"/>
      <w:r w:rsidRPr="00C50B7A">
        <w:rPr>
          <w:rFonts w:ascii="Arial" w:hAnsi="Arial" w:cs="Arial"/>
          <w:color w:val="auto"/>
        </w:rPr>
        <w:t>STANDARD PODOBY JÍZDNÍCH ŘÁDŮ</w:t>
      </w:r>
      <w:bookmarkEnd w:id="87"/>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88" w:name="_Toc6386433"/>
      <w:r w:rsidRPr="00C50B7A">
        <w:rPr>
          <w:rFonts w:ascii="Arial" w:hAnsi="Arial" w:cs="Arial"/>
          <w:color w:val="auto"/>
        </w:rPr>
        <w:t>STANDARD JÍZDNÍCH DOKLADŮ</w:t>
      </w:r>
      <w:bookmarkEnd w:id="8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89" w:name="_Toc6386434"/>
      <w:r w:rsidRPr="0023277E">
        <w:rPr>
          <w:rFonts w:ascii="Arial" w:hAnsi="Arial" w:cs="Arial"/>
          <w:color w:val="auto"/>
        </w:rPr>
        <w:lastRenderedPageBreak/>
        <w:t>Papírové jízdní doklady</w:t>
      </w:r>
      <w:bookmarkEnd w:id="89"/>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90" w:name="_Toc6386445"/>
      <w:r w:rsidRPr="0023277E">
        <w:rPr>
          <w:rFonts w:ascii="Arial" w:hAnsi="Arial" w:cs="Arial"/>
          <w:color w:val="auto"/>
        </w:rPr>
        <w:t>STANDARD DOPRAVNÍCH VÝKONŮ</w:t>
      </w:r>
      <w:bookmarkEnd w:id="90"/>
    </w:p>
    <w:p w14:paraId="1ECC6952" w14:textId="77777777" w:rsidR="00EA7200" w:rsidRPr="0023277E" w:rsidRDefault="00EA7200" w:rsidP="0023277E">
      <w:pPr>
        <w:pStyle w:val="Nadpis2"/>
        <w:rPr>
          <w:rFonts w:ascii="Arial" w:hAnsi="Arial" w:cs="Arial"/>
          <w:color w:val="auto"/>
        </w:rPr>
      </w:pPr>
      <w:bookmarkStart w:id="91" w:name="_Toc6386446"/>
      <w:r w:rsidRPr="0023277E">
        <w:rPr>
          <w:rFonts w:ascii="Arial" w:hAnsi="Arial" w:cs="Arial"/>
          <w:color w:val="auto"/>
        </w:rPr>
        <w:t>Zajištění dopravy dle jízdních řádů</w:t>
      </w:r>
      <w:bookmarkEnd w:id="91"/>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92" w:name="_Toc6386447"/>
      <w:r w:rsidRPr="0023277E">
        <w:rPr>
          <w:rFonts w:ascii="Arial" w:hAnsi="Arial" w:cs="Arial"/>
          <w:color w:val="auto"/>
        </w:rPr>
        <w:t>Přesnost a přistavování vozidel na zastávky</w:t>
      </w:r>
      <w:bookmarkEnd w:id="9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lastRenderedPageBreak/>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93" w:name="_Toc6386448"/>
      <w:r w:rsidRPr="0023277E">
        <w:rPr>
          <w:rFonts w:ascii="Arial" w:hAnsi="Arial" w:cs="Arial"/>
          <w:color w:val="auto"/>
        </w:rPr>
        <w:t xml:space="preserve">Návaznost </w:t>
      </w:r>
      <w:r w:rsidRPr="00EA7C06">
        <w:rPr>
          <w:rFonts w:ascii="Arial" w:hAnsi="Arial" w:cs="Arial"/>
          <w:color w:val="auto"/>
        </w:rPr>
        <w:t>spojů</w:t>
      </w:r>
      <w:bookmarkEnd w:id="93"/>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94" w:name="_Toc6386449"/>
      <w:r w:rsidRPr="0023277E">
        <w:rPr>
          <w:rFonts w:ascii="Arial" w:hAnsi="Arial" w:cs="Arial"/>
          <w:color w:val="auto"/>
        </w:rPr>
        <w:t>Mimořádnosti v dopravě</w:t>
      </w:r>
      <w:bookmarkEnd w:id="94"/>
    </w:p>
    <w:p w14:paraId="7321B0E9" w14:textId="77777777" w:rsidR="00EA7200" w:rsidRPr="0023277E" w:rsidRDefault="00EA7200" w:rsidP="0023277E">
      <w:pPr>
        <w:pStyle w:val="Nadpis3"/>
        <w:rPr>
          <w:rFonts w:ascii="Arial" w:hAnsi="Arial" w:cs="Arial"/>
          <w:color w:val="auto"/>
        </w:rPr>
      </w:pPr>
      <w:bookmarkStart w:id="95" w:name="_Toc6386450"/>
      <w:r w:rsidRPr="0023277E">
        <w:rPr>
          <w:rFonts w:ascii="Arial" w:hAnsi="Arial" w:cs="Arial"/>
          <w:color w:val="auto"/>
        </w:rPr>
        <w:t>Mimořádnosti v dopravě způsobené dopravcem</w:t>
      </w:r>
      <w:bookmarkEnd w:id="95"/>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lastRenderedPageBreak/>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96" w:name="_Toc6386451"/>
      <w:r w:rsidRPr="0023277E">
        <w:rPr>
          <w:rFonts w:ascii="Arial" w:hAnsi="Arial" w:cs="Arial"/>
          <w:color w:val="auto"/>
        </w:rPr>
        <w:t>Mimořádnosti v dopravě nezávislé na dopravci</w:t>
      </w:r>
      <w:bookmarkEnd w:id="96"/>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97" w:name="_Toc6386452"/>
      <w:r w:rsidRPr="00D41CE6">
        <w:rPr>
          <w:rFonts w:ascii="Arial" w:hAnsi="Arial" w:cs="Arial"/>
          <w:color w:val="auto"/>
        </w:rPr>
        <w:t>Postup v případě mimořádnosti v dopravě</w:t>
      </w:r>
      <w:bookmarkEnd w:id="97"/>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98"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98"/>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99" w:name="_Toc6386453"/>
      <w:r w:rsidRPr="00D41CE6">
        <w:rPr>
          <w:rFonts w:ascii="Arial" w:hAnsi="Arial" w:cs="Arial"/>
          <w:color w:val="auto"/>
        </w:rPr>
        <w:t>Záznam o provozu vozidla</w:t>
      </w:r>
      <w:bookmarkEnd w:id="99"/>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100" w:name="_Toc6386454"/>
      <w:r w:rsidRPr="00D41CE6">
        <w:rPr>
          <w:rFonts w:ascii="Arial" w:hAnsi="Arial" w:cs="Arial"/>
          <w:color w:val="auto"/>
        </w:rPr>
        <w:t>Standard provozní a operativní zálohy</w:t>
      </w:r>
      <w:bookmarkEnd w:id="100"/>
    </w:p>
    <w:p w14:paraId="63C18C45" w14:textId="77777777" w:rsidR="00EA7200" w:rsidRPr="00D41CE6" w:rsidRDefault="00EA7200" w:rsidP="00D41CE6">
      <w:pPr>
        <w:pStyle w:val="Nadpis3"/>
        <w:rPr>
          <w:rFonts w:ascii="Arial" w:hAnsi="Arial" w:cs="Arial"/>
          <w:color w:val="auto"/>
        </w:rPr>
      </w:pPr>
      <w:bookmarkStart w:id="101" w:name="_Toc6386455"/>
      <w:r w:rsidRPr="00D41CE6">
        <w:rPr>
          <w:rFonts w:ascii="Arial" w:hAnsi="Arial" w:cs="Arial"/>
          <w:color w:val="auto"/>
        </w:rPr>
        <w:t>Provozní záloha</w:t>
      </w:r>
      <w:bookmarkEnd w:id="101"/>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102" w:name="_Toc6386456"/>
      <w:r w:rsidRPr="00D41CE6">
        <w:rPr>
          <w:rFonts w:ascii="Arial" w:hAnsi="Arial" w:cs="Arial"/>
          <w:color w:val="auto"/>
        </w:rPr>
        <w:t>Operativní záloha</w:t>
      </w:r>
      <w:bookmarkEnd w:id="102"/>
    </w:p>
    <w:p w14:paraId="293F4C73" w14:textId="548CBD44"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Operativní zálohou se rozumí vozidlo, které je v souladu s požadavkem objednatele odstaveno na definovaném místě (pro každou provozní oblast jsou definovány počty vozidel, místa odstavení a doba pohotovosti) a je připraveno na vyžádání Centrálního dispečinku VDV do 5 minut vyjet na trasu spoje linky,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dle výsledných oblastí a počtu vozidel v nich. </w:t>
      </w:r>
      <w:r w:rsidR="004C08E6">
        <w:rPr>
          <w:rFonts w:ascii="Arial" w:hAnsi="Arial" w:cs="Arial"/>
        </w:rPr>
        <w:t>Vozidla operativní zálohy mohou být použita pouze na nezbytně nutnou dobu.</w:t>
      </w:r>
    </w:p>
    <w:p w14:paraId="7C6495AA" w14:textId="335F6E9D"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7281E691" w14:textId="77777777" w:rsidR="00494712" w:rsidRPr="00D41CE6" w:rsidRDefault="00494712" w:rsidP="00D41CE6">
      <w:pPr>
        <w:pStyle w:val="Nadpis2"/>
        <w:rPr>
          <w:rFonts w:ascii="Arial" w:hAnsi="Arial" w:cs="Arial"/>
          <w:color w:val="auto"/>
        </w:rPr>
      </w:pPr>
      <w:bookmarkStart w:id="103" w:name="_Ref459031527"/>
      <w:bookmarkStart w:id="104" w:name="_Toc460335159"/>
      <w:bookmarkStart w:id="105" w:name="_Toc6386457"/>
      <w:r w:rsidRPr="00D41CE6">
        <w:rPr>
          <w:rFonts w:ascii="Arial" w:hAnsi="Arial" w:cs="Arial"/>
          <w:color w:val="auto"/>
        </w:rPr>
        <w:t>Stanovení požadavků na zaměstnance dopravců přicházející do styku s cestující veřejností</w:t>
      </w:r>
      <w:bookmarkEnd w:id="103"/>
      <w:bookmarkEnd w:id="104"/>
      <w:bookmarkEnd w:id="105"/>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106" w:name="_Toc6386458"/>
      <w:r w:rsidRPr="00D41CE6">
        <w:rPr>
          <w:rFonts w:ascii="Arial" w:hAnsi="Arial" w:cs="Arial"/>
          <w:color w:val="auto"/>
        </w:rPr>
        <w:t>Požadavky na servisní personál dopravců</w:t>
      </w:r>
      <w:bookmarkEnd w:id="106"/>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lastRenderedPageBreak/>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lastRenderedPageBreak/>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107" w:name="_Toc6386459"/>
      <w:r w:rsidRPr="00D41CE6">
        <w:rPr>
          <w:rFonts w:ascii="Arial" w:hAnsi="Arial" w:cs="Arial"/>
          <w:color w:val="auto"/>
        </w:rPr>
        <w:t>Informační povinnosti dopravců</w:t>
      </w:r>
      <w:bookmarkEnd w:id="107"/>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108" w:name="_Toc6386460"/>
      <w:r w:rsidRPr="00D41CE6">
        <w:rPr>
          <w:rFonts w:ascii="Arial" w:hAnsi="Arial" w:cs="Arial"/>
          <w:color w:val="auto"/>
        </w:rPr>
        <w:t>Školení zaměstnanců dopravce</w:t>
      </w:r>
      <w:bookmarkEnd w:id="108"/>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Všichni provozní zaměstnanci dopravce přicházející do styku s cestujícími musí být alespoň jedenkrát ročně proškoleni a prozkoušeni ze znalostí systému 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109" w:name="_Toc6386461"/>
      <w:r w:rsidRPr="00D41CE6">
        <w:rPr>
          <w:rFonts w:ascii="Arial" w:hAnsi="Arial" w:cs="Arial"/>
          <w:color w:val="auto"/>
        </w:rPr>
        <w:t>STANDARD VÝLUK A OMEZENÍ DOPRAVY</w:t>
      </w:r>
      <w:bookmarkEnd w:id="109"/>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110" w:name="_Toc6386462"/>
      <w:r w:rsidRPr="00D41CE6">
        <w:rPr>
          <w:rFonts w:ascii="Arial" w:hAnsi="Arial" w:cs="Arial"/>
          <w:color w:val="auto"/>
        </w:rPr>
        <w:t>Výluky na železnici</w:t>
      </w:r>
      <w:bookmarkEnd w:id="110"/>
    </w:p>
    <w:p w14:paraId="29FA0A0F" w14:textId="77777777" w:rsidR="00494712" w:rsidRPr="00D41CE6" w:rsidRDefault="00494712" w:rsidP="00D41CE6">
      <w:pPr>
        <w:pStyle w:val="Nadpis3"/>
        <w:rPr>
          <w:rFonts w:ascii="Arial" w:hAnsi="Arial" w:cs="Arial"/>
          <w:color w:val="auto"/>
        </w:rPr>
      </w:pPr>
      <w:bookmarkStart w:id="111" w:name="_Toc6386463"/>
      <w:r w:rsidRPr="00D41CE6">
        <w:rPr>
          <w:rFonts w:ascii="Arial" w:hAnsi="Arial" w:cs="Arial"/>
          <w:color w:val="auto"/>
        </w:rPr>
        <w:t>Plánované výluky</w:t>
      </w:r>
      <w:bookmarkEnd w:id="111"/>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w:t>
      </w:r>
      <w:r w:rsidRPr="00456A0D">
        <w:rPr>
          <w:rFonts w:ascii="Arial" w:hAnsi="Arial" w:cs="Arial"/>
        </w:rPr>
        <w:lastRenderedPageBreak/>
        <w:t xml:space="preserve">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112" w:name="_Toc6386464"/>
      <w:r w:rsidRPr="00D41CE6">
        <w:rPr>
          <w:rFonts w:ascii="Arial" w:hAnsi="Arial" w:cs="Arial"/>
          <w:color w:val="auto"/>
        </w:rPr>
        <w:t>Neplánované výluky a jiná omezení dopravy</w:t>
      </w:r>
      <w:bookmarkEnd w:id="112"/>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113" w:name="_Toc6386465"/>
      <w:r w:rsidRPr="007A2A7C">
        <w:rPr>
          <w:rFonts w:ascii="Arial" w:hAnsi="Arial" w:cs="Arial"/>
          <w:color w:val="auto"/>
        </w:rPr>
        <w:t>Výluky na silničních komunikacích</w:t>
      </w:r>
      <w:bookmarkEnd w:id="113"/>
    </w:p>
    <w:p w14:paraId="706A6675" w14:textId="77777777" w:rsidR="00494712" w:rsidRPr="007A2A7C" w:rsidRDefault="00494712" w:rsidP="007A2A7C">
      <w:pPr>
        <w:pStyle w:val="Nadpis3"/>
        <w:rPr>
          <w:rFonts w:ascii="Arial" w:hAnsi="Arial" w:cs="Arial"/>
          <w:color w:val="auto"/>
        </w:rPr>
      </w:pPr>
      <w:bookmarkStart w:id="114" w:name="_Toc6386466"/>
      <w:r w:rsidRPr="007A2A7C">
        <w:rPr>
          <w:rFonts w:ascii="Arial" w:hAnsi="Arial" w:cs="Arial"/>
          <w:color w:val="auto"/>
        </w:rPr>
        <w:t>Rozsáhlé výluky se značným dopadem na dopravu</w:t>
      </w:r>
      <w:bookmarkEnd w:id="114"/>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15" w:name="_Toc6386467"/>
      <w:r w:rsidRPr="007A2A7C">
        <w:rPr>
          <w:rFonts w:ascii="Arial" w:hAnsi="Arial" w:cs="Arial"/>
          <w:color w:val="auto"/>
        </w:rPr>
        <w:t>Drobné výluky s omezeným dopadem na dopravu</w:t>
      </w:r>
      <w:bookmarkEnd w:id="115"/>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16" w:name="_Toc6386468"/>
      <w:r w:rsidRPr="007A2A7C">
        <w:rPr>
          <w:rFonts w:ascii="Arial" w:hAnsi="Arial" w:cs="Arial"/>
          <w:color w:val="auto"/>
        </w:rPr>
        <w:lastRenderedPageBreak/>
        <w:t>Informování cestujících o výluce – uzavírce, objížďce</w:t>
      </w:r>
      <w:bookmarkEnd w:id="116"/>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17" w:name="_KONTROLA_DODRŽOVÁNÍ_PŘEDEPSANÝCH"/>
      <w:bookmarkStart w:id="118" w:name="_Toc6386469"/>
      <w:bookmarkEnd w:id="117"/>
      <w:r w:rsidRPr="007A2A7C">
        <w:rPr>
          <w:rFonts w:ascii="Arial" w:hAnsi="Arial" w:cs="Arial"/>
          <w:color w:val="auto"/>
        </w:rPr>
        <w:t>KONTROLA DODRŽOVÁNÍ PŘEDEPSANÝCH STANDARDŮ A ÚHRADA SANKCÍ</w:t>
      </w:r>
      <w:bookmarkEnd w:id="118"/>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19" w:name="_Toc535324013"/>
      <w:bookmarkStart w:id="120" w:name="_Toc6386470"/>
      <w:bookmarkStart w:id="121" w:name="_Ref61249587"/>
      <w:bookmarkEnd w:id="119"/>
      <w:r w:rsidRPr="007A2A7C">
        <w:rPr>
          <w:rFonts w:ascii="Arial" w:hAnsi="Arial" w:cs="Arial"/>
          <w:color w:val="auto"/>
        </w:rPr>
        <w:t>Způsob provádění kontrol</w:t>
      </w:r>
      <w:bookmarkEnd w:id="120"/>
      <w:bookmarkEnd w:id="121"/>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22" w:name="_Toc6386471"/>
      <w:r w:rsidRPr="007A2A7C">
        <w:rPr>
          <w:rFonts w:ascii="Arial" w:hAnsi="Arial" w:cs="Arial"/>
          <w:color w:val="auto"/>
        </w:rPr>
        <w:t>Přímá kontrola</w:t>
      </w:r>
      <w:bookmarkEnd w:id="122"/>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23" w:name="_Toc6386472"/>
      <w:r w:rsidRPr="007A2A7C">
        <w:rPr>
          <w:rFonts w:ascii="Arial" w:hAnsi="Arial" w:cs="Arial"/>
          <w:color w:val="auto"/>
        </w:rPr>
        <w:lastRenderedPageBreak/>
        <w:t>Nepřímá kontrola</w:t>
      </w:r>
      <w:bookmarkEnd w:id="123"/>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24" w:name="_Toc6386473"/>
      <w:r w:rsidRPr="007A2A7C">
        <w:rPr>
          <w:rFonts w:ascii="Arial" w:hAnsi="Arial" w:cs="Arial"/>
          <w:color w:val="auto"/>
        </w:rPr>
        <w:t>Kontroly v provozu vozidel</w:t>
      </w:r>
      <w:bookmarkEnd w:id="124"/>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25" w:name="_Toc6386474"/>
      <w:r w:rsidRPr="007A2A7C">
        <w:rPr>
          <w:rFonts w:ascii="Arial" w:hAnsi="Arial" w:cs="Arial"/>
          <w:color w:val="auto"/>
        </w:rPr>
        <w:t>Provádění kontrol ve vozidlech</w:t>
      </w:r>
      <w:bookmarkEnd w:id="125"/>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26" w:name="_Toc6386475"/>
      <w:r w:rsidRPr="007A2A7C">
        <w:rPr>
          <w:rFonts w:ascii="Arial" w:hAnsi="Arial" w:cs="Arial"/>
          <w:color w:val="auto"/>
        </w:rPr>
        <w:t>Přepravní a tarifní kontrola ve vozidlech</w:t>
      </w:r>
      <w:bookmarkEnd w:id="126"/>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w:t>
      </w:r>
      <w:r w:rsidRPr="00456A0D">
        <w:rPr>
          <w:rFonts w:ascii="Arial" w:hAnsi="Arial" w:cs="Arial"/>
        </w:rPr>
        <w:lastRenderedPageBreak/>
        <w:t xml:space="preserve">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27" w:name="_Toc6386476"/>
      <w:r w:rsidRPr="00B00187">
        <w:rPr>
          <w:rFonts w:ascii="Arial" w:hAnsi="Arial" w:cs="Arial"/>
          <w:color w:val="auto"/>
        </w:rPr>
        <w:t>Kontroly vybavení zastávek a stanic</w:t>
      </w:r>
      <w:bookmarkEnd w:id="127"/>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28" w:name="_Toc6386477"/>
      <w:r w:rsidRPr="00B00187">
        <w:rPr>
          <w:rFonts w:ascii="Arial" w:hAnsi="Arial" w:cs="Arial"/>
          <w:color w:val="auto"/>
        </w:rPr>
        <w:t>Kontroly předprodejních a informačních kanceláří</w:t>
      </w:r>
      <w:bookmarkEnd w:id="128"/>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29" w:name="_Toc6386478"/>
      <w:r w:rsidRPr="00B00187">
        <w:rPr>
          <w:rFonts w:ascii="Arial" w:hAnsi="Arial" w:cs="Arial"/>
          <w:color w:val="auto"/>
        </w:rPr>
        <w:t>Úhrada sankcí</w:t>
      </w:r>
      <w:bookmarkEnd w:id="129"/>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30" w:name="_Toc6386479"/>
      <w:r w:rsidRPr="00F36D29">
        <w:rPr>
          <w:rFonts w:ascii="Arial" w:hAnsi="Arial" w:cs="Arial"/>
          <w:color w:val="auto"/>
        </w:rPr>
        <w:lastRenderedPageBreak/>
        <w:t>Seznam příloh</w:t>
      </w:r>
      <w:bookmarkEnd w:id="130"/>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31"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31"/>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91ED8B" w14:textId="77777777" w:rsidR="0035068F" w:rsidRDefault="0035068F" w:rsidP="0025090D">
      <w:pPr>
        <w:spacing w:after="0" w:line="240" w:lineRule="auto"/>
      </w:pPr>
      <w:r>
        <w:separator/>
      </w:r>
    </w:p>
  </w:endnote>
  <w:endnote w:type="continuationSeparator" w:id="0">
    <w:p w14:paraId="6E3117D2" w14:textId="77777777" w:rsidR="0035068F" w:rsidRDefault="0035068F" w:rsidP="0025090D">
      <w:pPr>
        <w:spacing w:after="0" w:line="240" w:lineRule="auto"/>
      </w:pPr>
      <w:r>
        <w:continuationSeparator/>
      </w:r>
    </w:p>
  </w:endnote>
  <w:endnote w:type="continuationNotice" w:id="1">
    <w:p w14:paraId="7DD16F35" w14:textId="77777777" w:rsidR="0035068F" w:rsidRDefault="0035068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5E3E5225" w:rsidR="009E7327" w:rsidRDefault="009E7327">
        <w:pPr>
          <w:pStyle w:val="Zpat"/>
          <w:jc w:val="center"/>
        </w:pPr>
        <w:r>
          <w:fldChar w:fldCharType="begin"/>
        </w:r>
        <w:r>
          <w:instrText>PAGE   \* MERGEFORMAT</w:instrText>
        </w:r>
        <w:r>
          <w:fldChar w:fldCharType="separate"/>
        </w:r>
        <w:r w:rsidR="00746EE4">
          <w:rPr>
            <w:noProof/>
          </w:rPr>
          <w:t>5</w:t>
        </w:r>
        <w:r>
          <w:fldChar w:fldCharType="end"/>
        </w:r>
      </w:p>
    </w:sdtContent>
  </w:sdt>
  <w:p w14:paraId="379D489F" w14:textId="77777777" w:rsidR="009E7327" w:rsidRDefault="009E73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FBDDA6" w14:textId="77777777" w:rsidR="0035068F" w:rsidRDefault="0035068F" w:rsidP="0025090D">
      <w:pPr>
        <w:spacing w:after="0" w:line="240" w:lineRule="auto"/>
      </w:pPr>
      <w:r>
        <w:separator/>
      </w:r>
    </w:p>
  </w:footnote>
  <w:footnote w:type="continuationSeparator" w:id="0">
    <w:p w14:paraId="33B4467B" w14:textId="77777777" w:rsidR="0035068F" w:rsidRDefault="0035068F" w:rsidP="0025090D">
      <w:pPr>
        <w:spacing w:after="0" w:line="240" w:lineRule="auto"/>
      </w:pPr>
      <w:r>
        <w:continuationSeparator/>
      </w:r>
    </w:p>
  </w:footnote>
  <w:footnote w:type="continuationNotice" w:id="1">
    <w:p w14:paraId="000BB689" w14:textId="77777777" w:rsidR="0035068F" w:rsidRDefault="0035068F">
      <w:pPr>
        <w:spacing w:after="0" w:line="240" w:lineRule="auto"/>
      </w:pPr>
    </w:p>
  </w:footnote>
  <w:footnote w:id="2">
    <w:p w14:paraId="526F8C58" w14:textId="77777777" w:rsidR="009E7327" w:rsidRDefault="009E7327"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9E7327" w:rsidRDefault="009E7327">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9E7327" w:rsidRDefault="009E7327" w:rsidP="00F0212A">
      <w:pPr>
        <w:pStyle w:val="Textpoznpodarou"/>
      </w:pPr>
      <w:r>
        <w:rPr>
          <w:rStyle w:val="Znakapoznpodarou"/>
        </w:rPr>
        <w:footnoteRef/>
      </w:r>
      <w:r>
        <w:t xml:space="preserve"> Určených pro nástup a výstup s jízdním kolem.</w:t>
      </w:r>
    </w:p>
  </w:footnote>
  <w:footnote w:id="5">
    <w:p w14:paraId="1BA37186" w14:textId="77777777" w:rsidR="009E7327" w:rsidRDefault="009E7327" w:rsidP="00F0212A">
      <w:pPr>
        <w:pStyle w:val="Textpoznpodarou"/>
      </w:pPr>
      <w:r>
        <w:rPr>
          <w:rStyle w:val="Znakapoznpodarou"/>
        </w:rPr>
        <w:footnoteRef/>
      </w:r>
      <w:r>
        <w:t xml:space="preserve"> Nová i starší.</w:t>
      </w:r>
    </w:p>
  </w:footnote>
  <w:footnote w:id="6">
    <w:p w14:paraId="6846DA19" w14:textId="77777777" w:rsidR="009E7327" w:rsidRDefault="009E7327" w:rsidP="00F71280">
      <w:pPr>
        <w:pStyle w:val="Textpoznpodarou"/>
      </w:pPr>
      <w:r>
        <w:rPr>
          <w:rStyle w:val="Znakapoznpodarou"/>
        </w:rPr>
        <w:footnoteRef/>
      </w:r>
      <w:r>
        <w:t xml:space="preserve"> minibus</w:t>
      </w:r>
    </w:p>
  </w:footnote>
  <w:footnote w:id="7">
    <w:p w14:paraId="0129E8AC" w14:textId="77777777" w:rsidR="009E7327" w:rsidRDefault="009E7327" w:rsidP="00F71280">
      <w:pPr>
        <w:pStyle w:val="Textpoznpodarou"/>
      </w:pPr>
      <w:r>
        <w:rPr>
          <w:rStyle w:val="Znakapoznpodarou"/>
        </w:rPr>
        <w:footnoteRef/>
      </w:r>
      <w:r>
        <w:t xml:space="preserve"> malý bus</w:t>
      </w:r>
    </w:p>
  </w:footnote>
  <w:footnote w:id="8">
    <w:p w14:paraId="3FCFBE10" w14:textId="77777777" w:rsidR="009E7327" w:rsidRDefault="009E7327" w:rsidP="00F71280">
      <w:pPr>
        <w:pStyle w:val="Textpoznpodarou"/>
      </w:pPr>
      <w:r>
        <w:rPr>
          <w:rStyle w:val="Znakapoznpodarou"/>
        </w:rPr>
        <w:footnoteRef/>
      </w:r>
      <w:r>
        <w:t xml:space="preserve"> Ve směru jízdy vozidla.</w:t>
      </w:r>
    </w:p>
  </w:footnote>
  <w:footnote w:id="9">
    <w:p w14:paraId="1FBB52C4" w14:textId="77777777" w:rsidR="009E7327" w:rsidRDefault="009E7327" w:rsidP="00F71280">
      <w:pPr>
        <w:pStyle w:val="Textpoznpodarou"/>
      </w:pPr>
      <w:r>
        <w:rPr>
          <w:rStyle w:val="Znakapoznpodarou"/>
        </w:rPr>
        <w:footnoteRef/>
      </w:r>
      <w:r>
        <w:t xml:space="preserve"> minibus</w:t>
      </w:r>
    </w:p>
  </w:footnote>
  <w:footnote w:id="10">
    <w:p w14:paraId="7062FE2B" w14:textId="77777777" w:rsidR="009E7327" w:rsidRDefault="009E7327" w:rsidP="00F71280">
      <w:pPr>
        <w:pStyle w:val="Textpoznpodarou"/>
      </w:pPr>
      <w:r>
        <w:rPr>
          <w:rStyle w:val="Znakapoznpodarou"/>
        </w:rPr>
        <w:footnoteRef/>
      </w:r>
      <w:r>
        <w:t xml:space="preserve"> malý bus</w:t>
      </w:r>
    </w:p>
  </w:footnote>
  <w:footnote w:id="11">
    <w:p w14:paraId="20BDB714" w14:textId="77777777" w:rsidR="009E7327" w:rsidRDefault="009E7327"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9E7327" w:rsidRDefault="009E7327">
      <w:pPr>
        <w:pStyle w:val="Textpoznpodarou"/>
      </w:pPr>
      <w:r>
        <w:rPr>
          <w:rStyle w:val="Znakapoznpodarou"/>
        </w:rPr>
        <w:footnoteRef/>
      </w:r>
      <w:r>
        <w:t xml:space="preserve"> Grafický manuál VDV je přílohou č. 1 TPS VDV</w:t>
      </w:r>
    </w:p>
  </w:footnote>
  <w:footnote w:id="13">
    <w:p w14:paraId="5D1D0610" w14:textId="0EDC543B" w:rsidR="009E7327" w:rsidRDefault="009E7327">
      <w:pPr>
        <w:pStyle w:val="Textpoznpodarou"/>
      </w:pPr>
      <w:r>
        <w:rPr>
          <w:rStyle w:val="Znakapoznpodarou"/>
        </w:rPr>
        <w:footnoteRef/>
      </w:r>
      <w:r>
        <w:t xml:space="preserve"> Grafický manuál je přílohou č. 1 TPS VDV</w:t>
      </w:r>
    </w:p>
  </w:footnote>
  <w:footnote w:id="14">
    <w:p w14:paraId="495212BC" w14:textId="2ED6985D" w:rsidR="009E7327" w:rsidRDefault="009E7327" w:rsidP="00267E3D">
      <w:pPr>
        <w:pStyle w:val="Textpoznpodarou"/>
      </w:pPr>
      <w:r>
        <w:rPr>
          <w:rStyle w:val="Znakapoznpodarou"/>
        </w:rPr>
        <w:footnoteRef/>
      </w:r>
      <w:r>
        <w:t xml:space="preserve"> Samostatný dokument.</w:t>
      </w:r>
    </w:p>
  </w:footnote>
  <w:footnote w:id="15">
    <w:p w14:paraId="29773F48" w14:textId="7738E3C5" w:rsidR="009E7327" w:rsidRDefault="009E7327" w:rsidP="00267E3D">
      <w:pPr>
        <w:pStyle w:val="Textpoznpodarou"/>
      </w:pPr>
      <w:r>
        <w:rPr>
          <w:rStyle w:val="Znakapoznpodarou"/>
        </w:rPr>
        <w:footnoteRef/>
      </w:r>
      <w:r>
        <w:t xml:space="preserve"> Ve smyslu zákona č. 111/1994 Sb., § 18 odst. 1 písm. e).</w:t>
      </w:r>
    </w:p>
  </w:footnote>
  <w:footnote w:id="16">
    <w:p w14:paraId="5EC37383" w14:textId="77777777" w:rsidR="009E7327" w:rsidRDefault="009E7327" w:rsidP="00267E3D">
      <w:pPr>
        <w:pStyle w:val="Textpoznpodarou"/>
      </w:pPr>
      <w:r>
        <w:rPr>
          <w:rStyle w:val="Znakapoznpodarou"/>
        </w:rPr>
        <w:footnoteRef/>
      </w:r>
      <w:r>
        <w:t xml:space="preserve"> Stanoveno ve směru jízdy vozidla.</w:t>
      </w:r>
    </w:p>
  </w:footnote>
  <w:footnote w:id="17">
    <w:p w14:paraId="24D5365A" w14:textId="77777777" w:rsidR="009E7327" w:rsidRDefault="009E7327"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9E7327" w:rsidRDefault="009E7327">
      <w:pPr>
        <w:pStyle w:val="Textpoznpodarou"/>
      </w:pPr>
      <w:r>
        <w:rPr>
          <w:rStyle w:val="Znakapoznpodarou"/>
        </w:rPr>
        <w:footnoteRef/>
      </w:r>
      <w:r>
        <w:t xml:space="preserve"> Všechny hodnoty se vztahují k datu první registrace daného vozidla.</w:t>
      </w:r>
    </w:p>
  </w:footnote>
  <w:footnote w:id="19">
    <w:p w14:paraId="34993177" w14:textId="77777777" w:rsidR="009E7327" w:rsidRDefault="009E7327"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9E7327" w:rsidRDefault="009E7327"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9E7327" w:rsidRDefault="009E7327" w:rsidP="00D82402">
      <w:pPr>
        <w:pStyle w:val="Textpoznpodarou"/>
      </w:pPr>
      <w:r>
        <w:rPr>
          <w:rStyle w:val="Znakapoznpodarou"/>
        </w:rPr>
        <w:footnoteRef/>
      </w:r>
      <w:r>
        <w:t xml:space="preserve"> V podobě, kterou dodá objednatel.</w:t>
      </w:r>
    </w:p>
  </w:footnote>
  <w:footnote w:id="22">
    <w:p w14:paraId="58C123F9" w14:textId="77777777" w:rsidR="009E7327" w:rsidRDefault="009E7327" w:rsidP="00D82402">
      <w:pPr>
        <w:pStyle w:val="Textpoznpodarou"/>
      </w:pPr>
      <w:r>
        <w:rPr>
          <w:rStyle w:val="Znakapoznpodarou"/>
        </w:rPr>
        <w:footnoteRef/>
      </w:r>
      <w:r>
        <w:t xml:space="preserve"> Tabulka standardizovaných rozměrů i vzhledu.</w:t>
      </w:r>
    </w:p>
  </w:footnote>
  <w:footnote w:id="23">
    <w:p w14:paraId="048DF515" w14:textId="68928B07" w:rsidR="009E7327" w:rsidRDefault="009E7327" w:rsidP="00D82402">
      <w:pPr>
        <w:pStyle w:val="Textpoznpodarou"/>
      </w:pPr>
      <w:r>
        <w:rPr>
          <w:rStyle w:val="Znakapoznpodarou"/>
        </w:rPr>
        <w:footnoteRef/>
      </w:r>
      <w:r>
        <w:t xml:space="preserve"> Grafický manuál VDV je přílohou č. 1 TPS VDV.</w:t>
      </w:r>
    </w:p>
  </w:footnote>
  <w:footnote w:id="24">
    <w:p w14:paraId="74E0C0AE" w14:textId="77777777" w:rsidR="009E7327" w:rsidRDefault="009E7327" w:rsidP="00D82402">
      <w:pPr>
        <w:pStyle w:val="Textpoznpodarou"/>
      </w:pPr>
      <w:r>
        <w:rPr>
          <w:rStyle w:val="Znakapoznpodarou"/>
        </w:rPr>
        <w:footnoteRef/>
      </w:r>
      <w:r>
        <w:t xml:space="preserve"> VLD a MHD.</w:t>
      </w:r>
    </w:p>
  </w:footnote>
  <w:footnote w:id="25">
    <w:p w14:paraId="6D4CB79D" w14:textId="371E1B4C" w:rsidR="009E7327" w:rsidRDefault="009E7327" w:rsidP="00D82402">
      <w:pPr>
        <w:pStyle w:val="Textpoznpodarou"/>
      </w:pPr>
      <w:r>
        <w:rPr>
          <w:rStyle w:val="Znakapoznpodarou"/>
        </w:rPr>
        <w:footnoteRef/>
      </w:r>
      <w:r>
        <w:t xml:space="preserve"> Grafický manuál VDV je přílohou č. 1 TPS VDV.</w:t>
      </w:r>
    </w:p>
  </w:footnote>
  <w:footnote w:id="26">
    <w:p w14:paraId="332CEB29" w14:textId="77777777" w:rsidR="009E7327" w:rsidRDefault="009E7327"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9E7327" w:rsidRDefault="009E7327" w:rsidP="005F60CE">
      <w:pPr>
        <w:pStyle w:val="Textpoznpodarou"/>
      </w:pPr>
      <w:r>
        <w:rPr>
          <w:rStyle w:val="Znakapoznpodarou"/>
        </w:rPr>
        <w:footnoteRef/>
      </w:r>
      <w:r>
        <w:t xml:space="preserve"> Vyhláška o jízdních řádech veřejné linkové dopravy.</w:t>
      </w:r>
    </w:p>
  </w:footnote>
  <w:footnote w:id="28">
    <w:p w14:paraId="464F5EC9" w14:textId="77777777" w:rsidR="009E7327" w:rsidRDefault="009E7327"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9E7327" w:rsidRDefault="009E7327"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9E7327" w:rsidRDefault="009E7327"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9E7327" w:rsidRDefault="009E7327" w:rsidP="00EA7200">
      <w:pPr>
        <w:pStyle w:val="Textpoznpodarou"/>
      </w:pPr>
      <w:r>
        <w:rPr>
          <w:rStyle w:val="Znakapoznpodarou"/>
        </w:rPr>
        <w:footnoteRef/>
      </w:r>
      <w:r>
        <w:t xml:space="preserve"> Posily.</w:t>
      </w:r>
    </w:p>
  </w:footnote>
  <w:footnote w:id="32">
    <w:p w14:paraId="3D5F7A5B" w14:textId="77777777" w:rsidR="009E7327" w:rsidRDefault="009E7327" w:rsidP="00494712">
      <w:pPr>
        <w:pStyle w:val="Textpoznpodarou"/>
      </w:pPr>
      <w:r>
        <w:rPr>
          <w:rStyle w:val="Znakapoznpodarou"/>
        </w:rPr>
        <w:footnoteRef/>
      </w:r>
      <w:r>
        <w:t xml:space="preserve"> Příslušné regionální oblasti – krajský objednatel</w:t>
      </w:r>
    </w:p>
  </w:footnote>
  <w:footnote w:id="33">
    <w:p w14:paraId="12E5C8AF" w14:textId="0AD8F078" w:rsidR="009E7327" w:rsidRDefault="009E7327"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9E7327" w:rsidRDefault="009E7327"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trackRevisions/>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77CD"/>
    <w:rsid w:val="000A039C"/>
    <w:rsid w:val="000A304B"/>
    <w:rsid w:val="000A3D40"/>
    <w:rsid w:val="000B4743"/>
    <w:rsid w:val="000C54CD"/>
    <w:rsid w:val="000D423C"/>
    <w:rsid w:val="000D7147"/>
    <w:rsid w:val="000E0F97"/>
    <w:rsid w:val="000E4D96"/>
    <w:rsid w:val="000F0EB8"/>
    <w:rsid w:val="000F12C5"/>
    <w:rsid w:val="0010340B"/>
    <w:rsid w:val="001076FA"/>
    <w:rsid w:val="00122EFA"/>
    <w:rsid w:val="00135A8E"/>
    <w:rsid w:val="001469AE"/>
    <w:rsid w:val="0015142D"/>
    <w:rsid w:val="0015593B"/>
    <w:rsid w:val="001620FE"/>
    <w:rsid w:val="00176969"/>
    <w:rsid w:val="0018054C"/>
    <w:rsid w:val="00181099"/>
    <w:rsid w:val="0018180D"/>
    <w:rsid w:val="00191CC2"/>
    <w:rsid w:val="00194F92"/>
    <w:rsid w:val="00196597"/>
    <w:rsid w:val="001A45D3"/>
    <w:rsid w:val="001A5DBF"/>
    <w:rsid w:val="001B4052"/>
    <w:rsid w:val="001B629C"/>
    <w:rsid w:val="001C0541"/>
    <w:rsid w:val="001D0372"/>
    <w:rsid w:val="001D7983"/>
    <w:rsid w:val="001E198C"/>
    <w:rsid w:val="001E69C6"/>
    <w:rsid w:val="001E6ED8"/>
    <w:rsid w:val="001F18E5"/>
    <w:rsid w:val="00200DB5"/>
    <w:rsid w:val="00215202"/>
    <w:rsid w:val="002172A7"/>
    <w:rsid w:val="0022277F"/>
    <w:rsid w:val="0023277E"/>
    <w:rsid w:val="00233518"/>
    <w:rsid w:val="00234785"/>
    <w:rsid w:val="00236D88"/>
    <w:rsid w:val="00242146"/>
    <w:rsid w:val="00245D1E"/>
    <w:rsid w:val="002502E2"/>
    <w:rsid w:val="0025090D"/>
    <w:rsid w:val="00252B18"/>
    <w:rsid w:val="00254730"/>
    <w:rsid w:val="00260DB2"/>
    <w:rsid w:val="00267E3D"/>
    <w:rsid w:val="002708E9"/>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4B28"/>
    <w:rsid w:val="003E6C21"/>
    <w:rsid w:val="003F2F96"/>
    <w:rsid w:val="003F3DF1"/>
    <w:rsid w:val="00400A8A"/>
    <w:rsid w:val="00401B4A"/>
    <w:rsid w:val="004035DD"/>
    <w:rsid w:val="00414817"/>
    <w:rsid w:val="004171AB"/>
    <w:rsid w:val="00417CF3"/>
    <w:rsid w:val="00421CA8"/>
    <w:rsid w:val="00422482"/>
    <w:rsid w:val="004224A5"/>
    <w:rsid w:val="00427F6C"/>
    <w:rsid w:val="00433745"/>
    <w:rsid w:val="00434A4D"/>
    <w:rsid w:val="00434E47"/>
    <w:rsid w:val="00436B44"/>
    <w:rsid w:val="00443198"/>
    <w:rsid w:val="004438C5"/>
    <w:rsid w:val="004550C0"/>
    <w:rsid w:val="00456A0D"/>
    <w:rsid w:val="00460D0A"/>
    <w:rsid w:val="00462167"/>
    <w:rsid w:val="00462397"/>
    <w:rsid w:val="004667C4"/>
    <w:rsid w:val="00467DCC"/>
    <w:rsid w:val="00487D90"/>
    <w:rsid w:val="00490BC2"/>
    <w:rsid w:val="00494712"/>
    <w:rsid w:val="00494997"/>
    <w:rsid w:val="0049644D"/>
    <w:rsid w:val="004A3366"/>
    <w:rsid w:val="004A583B"/>
    <w:rsid w:val="004B4ADE"/>
    <w:rsid w:val="004B6D3A"/>
    <w:rsid w:val="004C08E6"/>
    <w:rsid w:val="004C0DF1"/>
    <w:rsid w:val="004D5E0B"/>
    <w:rsid w:val="004D7027"/>
    <w:rsid w:val="004E12BB"/>
    <w:rsid w:val="004F454B"/>
    <w:rsid w:val="00504C7E"/>
    <w:rsid w:val="00505C90"/>
    <w:rsid w:val="00511EE0"/>
    <w:rsid w:val="00513631"/>
    <w:rsid w:val="0051368B"/>
    <w:rsid w:val="00513C53"/>
    <w:rsid w:val="005146A8"/>
    <w:rsid w:val="00515B7C"/>
    <w:rsid w:val="00523281"/>
    <w:rsid w:val="005350A5"/>
    <w:rsid w:val="0053776E"/>
    <w:rsid w:val="00541C97"/>
    <w:rsid w:val="00545FF8"/>
    <w:rsid w:val="00551B1B"/>
    <w:rsid w:val="00560BB3"/>
    <w:rsid w:val="00563D7D"/>
    <w:rsid w:val="00567980"/>
    <w:rsid w:val="00567C09"/>
    <w:rsid w:val="00571280"/>
    <w:rsid w:val="00572EC3"/>
    <w:rsid w:val="005736C4"/>
    <w:rsid w:val="0057698B"/>
    <w:rsid w:val="00580BBE"/>
    <w:rsid w:val="00582865"/>
    <w:rsid w:val="00593AFE"/>
    <w:rsid w:val="005968C9"/>
    <w:rsid w:val="005A71A2"/>
    <w:rsid w:val="005B4FF1"/>
    <w:rsid w:val="005B58A6"/>
    <w:rsid w:val="005B5BC2"/>
    <w:rsid w:val="005C1423"/>
    <w:rsid w:val="005C1BDC"/>
    <w:rsid w:val="005C69F5"/>
    <w:rsid w:val="005D31D8"/>
    <w:rsid w:val="005D31E0"/>
    <w:rsid w:val="005E112A"/>
    <w:rsid w:val="005E51EB"/>
    <w:rsid w:val="005F60CE"/>
    <w:rsid w:val="0060009F"/>
    <w:rsid w:val="006016DC"/>
    <w:rsid w:val="00605234"/>
    <w:rsid w:val="0060665A"/>
    <w:rsid w:val="00611F86"/>
    <w:rsid w:val="0061266B"/>
    <w:rsid w:val="00620F2D"/>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D0D"/>
    <w:rsid w:val="006A7FBD"/>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339B8"/>
    <w:rsid w:val="007339C5"/>
    <w:rsid w:val="00744D7D"/>
    <w:rsid w:val="00746EE4"/>
    <w:rsid w:val="00750605"/>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22176"/>
    <w:rsid w:val="00926126"/>
    <w:rsid w:val="0093054F"/>
    <w:rsid w:val="0094424D"/>
    <w:rsid w:val="00944BDB"/>
    <w:rsid w:val="00945896"/>
    <w:rsid w:val="00951933"/>
    <w:rsid w:val="0096507F"/>
    <w:rsid w:val="0096558F"/>
    <w:rsid w:val="00971710"/>
    <w:rsid w:val="009723FD"/>
    <w:rsid w:val="00975F19"/>
    <w:rsid w:val="00982FA8"/>
    <w:rsid w:val="0098316A"/>
    <w:rsid w:val="0099084D"/>
    <w:rsid w:val="009A50DA"/>
    <w:rsid w:val="009A63EE"/>
    <w:rsid w:val="009B3D51"/>
    <w:rsid w:val="009B7CF1"/>
    <w:rsid w:val="009C629A"/>
    <w:rsid w:val="009D770C"/>
    <w:rsid w:val="009E01A1"/>
    <w:rsid w:val="009E1818"/>
    <w:rsid w:val="009E2261"/>
    <w:rsid w:val="009E7327"/>
    <w:rsid w:val="009F313C"/>
    <w:rsid w:val="00A02670"/>
    <w:rsid w:val="00A02D02"/>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52FB8"/>
    <w:rsid w:val="00B60080"/>
    <w:rsid w:val="00B60FBF"/>
    <w:rsid w:val="00B65D0A"/>
    <w:rsid w:val="00B66BC6"/>
    <w:rsid w:val="00B717F0"/>
    <w:rsid w:val="00B72F7C"/>
    <w:rsid w:val="00B7346E"/>
    <w:rsid w:val="00B75A49"/>
    <w:rsid w:val="00B75BEF"/>
    <w:rsid w:val="00B803CD"/>
    <w:rsid w:val="00B807FE"/>
    <w:rsid w:val="00B85023"/>
    <w:rsid w:val="00B91F93"/>
    <w:rsid w:val="00BB1599"/>
    <w:rsid w:val="00BC091D"/>
    <w:rsid w:val="00BC4AE7"/>
    <w:rsid w:val="00BC76A7"/>
    <w:rsid w:val="00BD1F90"/>
    <w:rsid w:val="00BD20A7"/>
    <w:rsid w:val="00BD65F6"/>
    <w:rsid w:val="00BE1ACC"/>
    <w:rsid w:val="00BE5755"/>
    <w:rsid w:val="00BE7F84"/>
    <w:rsid w:val="00BF17A7"/>
    <w:rsid w:val="00BF1887"/>
    <w:rsid w:val="00BF1BD7"/>
    <w:rsid w:val="00BF2C38"/>
    <w:rsid w:val="00BF4F24"/>
    <w:rsid w:val="00BF51D8"/>
    <w:rsid w:val="00BF6F7B"/>
    <w:rsid w:val="00C0261F"/>
    <w:rsid w:val="00C0439A"/>
    <w:rsid w:val="00C11480"/>
    <w:rsid w:val="00C12D7D"/>
    <w:rsid w:val="00C15634"/>
    <w:rsid w:val="00C174CA"/>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11CE7"/>
    <w:rsid w:val="00D14CC0"/>
    <w:rsid w:val="00D15B06"/>
    <w:rsid w:val="00D2100A"/>
    <w:rsid w:val="00D261AD"/>
    <w:rsid w:val="00D3402C"/>
    <w:rsid w:val="00D4003C"/>
    <w:rsid w:val="00D408DB"/>
    <w:rsid w:val="00D41CE6"/>
    <w:rsid w:val="00D42FEF"/>
    <w:rsid w:val="00D44BB2"/>
    <w:rsid w:val="00D50772"/>
    <w:rsid w:val="00D55D44"/>
    <w:rsid w:val="00D62BC7"/>
    <w:rsid w:val="00D6493F"/>
    <w:rsid w:val="00D675D5"/>
    <w:rsid w:val="00D72726"/>
    <w:rsid w:val="00D82402"/>
    <w:rsid w:val="00D87FD3"/>
    <w:rsid w:val="00D938ED"/>
    <w:rsid w:val="00D94840"/>
    <w:rsid w:val="00DA3356"/>
    <w:rsid w:val="00DA3A8F"/>
    <w:rsid w:val="00DB2C7B"/>
    <w:rsid w:val="00DB3F70"/>
    <w:rsid w:val="00DC1758"/>
    <w:rsid w:val="00DC2766"/>
    <w:rsid w:val="00DC317D"/>
    <w:rsid w:val="00DE3F6F"/>
    <w:rsid w:val="00DF5CF6"/>
    <w:rsid w:val="00DF6C37"/>
    <w:rsid w:val="00E0177B"/>
    <w:rsid w:val="00E12BC9"/>
    <w:rsid w:val="00E161B8"/>
    <w:rsid w:val="00E211B1"/>
    <w:rsid w:val="00E22CF2"/>
    <w:rsid w:val="00E35D18"/>
    <w:rsid w:val="00E40C98"/>
    <w:rsid w:val="00E41FDB"/>
    <w:rsid w:val="00E42353"/>
    <w:rsid w:val="00E42AE0"/>
    <w:rsid w:val="00E4393B"/>
    <w:rsid w:val="00E44204"/>
    <w:rsid w:val="00E4585E"/>
    <w:rsid w:val="00E50C1B"/>
    <w:rsid w:val="00E5257F"/>
    <w:rsid w:val="00E5627D"/>
    <w:rsid w:val="00E60386"/>
    <w:rsid w:val="00E638FF"/>
    <w:rsid w:val="00E65A20"/>
    <w:rsid w:val="00E71951"/>
    <w:rsid w:val="00E80C06"/>
    <w:rsid w:val="00E94BCB"/>
    <w:rsid w:val="00E95F43"/>
    <w:rsid w:val="00EA6AC8"/>
    <w:rsid w:val="00EA716B"/>
    <w:rsid w:val="00EA7200"/>
    <w:rsid w:val="00EA7C06"/>
    <w:rsid w:val="00EC1CC7"/>
    <w:rsid w:val="00ED435D"/>
    <w:rsid w:val="00ED4466"/>
    <w:rsid w:val="00EE18A9"/>
    <w:rsid w:val="00EE2DBC"/>
    <w:rsid w:val="00EE783D"/>
    <w:rsid w:val="00EF3FA4"/>
    <w:rsid w:val="00EF480F"/>
    <w:rsid w:val="00EF756D"/>
    <w:rsid w:val="00F004E4"/>
    <w:rsid w:val="00F00F98"/>
    <w:rsid w:val="00F0212A"/>
    <w:rsid w:val="00F0319B"/>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D279A"/>
    <w:rsid w:val="00FD6114"/>
    <w:rsid w:val="00FE078E"/>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45</Pages>
  <Words>11456</Words>
  <Characters>67595</Characters>
  <Application>Microsoft Office Word</Application>
  <DocSecurity>0</DocSecurity>
  <Lines>563</Lines>
  <Paragraphs>157</Paragraphs>
  <ScaleCrop>false</ScaleCrop>
  <Company/>
  <LinksUpToDate>false</LinksUpToDate>
  <CharactersWithSpaces>78894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2021-03-19T14:21:00Z</dcterms:created>
  <dcterms:modified xsi:type="dcterms:W3CDTF">2021-03-19T14:21:00Z</dcterms:modified>
</cp:coreProperties>
</file>